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0C3F5" w14:textId="77777777" w:rsidR="00177057" w:rsidRDefault="00B648EA" w:rsidP="007F7886">
      <w:pPr>
        <w:ind w:firstLine="0"/>
        <w:rPr>
          <w:rFonts w:ascii="Arial" w:hAnsi="Arial" w:cs="Arial"/>
          <w:b/>
          <w:bCs/>
          <w:color w:val="007774"/>
          <w:sz w:val="28"/>
          <w:szCs w:val="28"/>
        </w:rPr>
      </w:pPr>
      <w:r w:rsidRPr="00B648EA">
        <w:rPr>
          <w:rFonts w:ascii="Arial" w:hAnsi="Arial" w:cs="Arial"/>
          <w:b/>
          <w:bCs/>
          <w:color w:val="006600"/>
          <w:sz w:val="28"/>
          <w:szCs w:val="28"/>
        </w:rPr>
        <w:br/>
      </w:r>
    </w:p>
    <w:p w14:paraId="553A4287" w14:textId="77777777" w:rsidR="00A109A4" w:rsidRDefault="00A109A4" w:rsidP="00A109A4">
      <w:pPr>
        <w:pStyle w:val="Textkrpereinzug2"/>
        <w:ind w:left="0" w:firstLine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Salzburger lieben „Das Salzburger“ </w:t>
      </w:r>
    </w:p>
    <w:p w14:paraId="37171B8C" w14:textId="77777777" w:rsidR="00A109A4" w:rsidRPr="00916349" w:rsidRDefault="00A109A4" w:rsidP="00A109A4">
      <w:pPr>
        <w:pStyle w:val="Textkrpereinzug2"/>
        <w:ind w:left="0" w:firstLine="0"/>
        <w:rPr>
          <w:i/>
        </w:rPr>
      </w:pPr>
      <w:r w:rsidRPr="00C32D23">
        <w:rPr>
          <w:b/>
          <w:szCs w:val="24"/>
        </w:rPr>
        <w:t>Braumeister Felix Gmachl</w:t>
      </w:r>
      <w:r w:rsidR="00C32D23" w:rsidRPr="00C32D23">
        <w:rPr>
          <w:b/>
          <w:szCs w:val="24"/>
        </w:rPr>
        <w:t xml:space="preserve"> präsentiert erstes Märzenbier </w:t>
      </w:r>
      <w:r w:rsidR="00C90A66">
        <w:rPr>
          <w:i/>
        </w:rPr>
        <w:br/>
      </w:r>
      <w:r>
        <w:rPr>
          <w:i/>
        </w:rPr>
        <w:t xml:space="preserve">Regional, traditionsverhaftet, nachhaltig </w:t>
      </w:r>
      <w:proofErr w:type="spellStart"/>
      <w:r>
        <w:rPr>
          <w:i/>
        </w:rPr>
        <w:t>salzburgerisch</w:t>
      </w:r>
      <w:proofErr w:type="spellEnd"/>
      <w:r w:rsidR="000467B8">
        <w:rPr>
          <w:i/>
        </w:rPr>
        <w:t>,</w:t>
      </w:r>
      <w:r w:rsidR="00C90A66">
        <w:rPr>
          <w:i/>
        </w:rPr>
        <w:t xml:space="preserve"> aber doch frech und modern</w:t>
      </w:r>
      <w:r>
        <w:rPr>
          <w:i/>
        </w:rPr>
        <w:t xml:space="preserve"> – so sollte das erste Märzenbier der „</w:t>
      </w:r>
      <w:proofErr w:type="spellStart"/>
      <w:r>
        <w:rPr>
          <w:i/>
        </w:rPr>
        <w:t>Weissen</w:t>
      </w:r>
      <w:proofErr w:type="spellEnd"/>
      <w:r>
        <w:rPr>
          <w:i/>
        </w:rPr>
        <w:t xml:space="preserve">“ sein. So wurde es auch: eine Liebeserklärung an Salzburg und seine Salzburger. </w:t>
      </w:r>
    </w:p>
    <w:p w14:paraId="0C888FEC" w14:textId="77777777" w:rsidR="00A109A4" w:rsidRDefault="00A109A4" w:rsidP="00A109A4">
      <w:pPr>
        <w:pStyle w:val="Textkrpereinzug2"/>
        <w:ind w:left="0" w:firstLine="0"/>
      </w:pPr>
    </w:p>
    <w:p w14:paraId="6E05FDD7" w14:textId="77777777" w:rsidR="00C90A66" w:rsidRDefault="00782BFF" w:rsidP="00C90A66">
      <w:pPr>
        <w:pStyle w:val="Textkrpereinzug2"/>
        <w:ind w:left="0" w:firstLine="0"/>
      </w:pPr>
      <w:r>
        <w:t>„</w:t>
      </w:r>
      <w:r w:rsidR="00C90A66">
        <w:t xml:space="preserve">Am </w:t>
      </w:r>
      <w:r w:rsidR="00C90A66" w:rsidRPr="00C90A66">
        <w:rPr>
          <w:i/>
        </w:rPr>
        <w:t>Salzburger hell</w:t>
      </w:r>
      <w:r w:rsidR="00C90A66">
        <w:t xml:space="preserve"> ist alles </w:t>
      </w:r>
      <w:proofErr w:type="spellStart"/>
      <w:r w:rsidR="00C90A66">
        <w:t>salzburgerisch</w:t>
      </w:r>
      <w:proofErr w:type="spellEnd"/>
      <w:r w:rsidR="00C90A66">
        <w:t xml:space="preserve"> – der Braumeister, die Inhaltsstoffe, die Brauerei und natürlich </w:t>
      </w:r>
      <w:r>
        <w:t xml:space="preserve">auch </w:t>
      </w:r>
      <w:r w:rsidR="00C90A66">
        <w:t>die Konsumenten</w:t>
      </w:r>
      <w:r>
        <w:t xml:space="preserve">, die aus Salzburg </w:t>
      </w:r>
      <w:r w:rsidR="00C90A66">
        <w:t>kommen“</w:t>
      </w:r>
      <w:r>
        <w:t>, schmunzelt der erst 29-</w:t>
      </w:r>
      <w:r w:rsidR="00C90A66">
        <w:t xml:space="preserve">jährige </w:t>
      </w:r>
      <w:r w:rsidR="000467B8">
        <w:t xml:space="preserve">Geschäftsführer </w:t>
      </w:r>
      <w:r w:rsidR="00C90A66">
        <w:t>und Braumeister</w:t>
      </w:r>
      <w:r w:rsidR="000467B8">
        <w:t xml:space="preserve"> Felix Gmachl</w:t>
      </w:r>
      <w:r w:rsidR="00C90A66">
        <w:t>.</w:t>
      </w:r>
    </w:p>
    <w:p w14:paraId="76E80847" w14:textId="77777777" w:rsidR="00C90A66" w:rsidRDefault="00C90A66" w:rsidP="00A109A4">
      <w:pPr>
        <w:pStyle w:val="Textkrpereinzug2"/>
        <w:ind w:left="0" w:firstLine="0"/>
      </w:pPr>
    </w:p>
    <w:p w14:paraId="3E9290A4" w14:textId="77777777" w:rsidR="00782BFF" w:rsidRDefault="00C90A66" w:rsidP="00A109A4">
      <w:pPr>
        <w:pStyle w:val="Textkrpereinzug2"/>
        <w:ind w:left="0" w:firstLine="0"/>
      </w:pPr>
      <w:r>
        <w:t xml:space="preserve">„Unser </w:t>
      </w:r>
      <w:r w:rsidR="00C222B2" w:rsidRPr="00C222B2">
        <w:rPr>
          <w:i/>
        </w:rPr>
        <w:t>Salzburger hell</w:t>
      </w:r>
      <w:r>
        <w:t xml:space="preserve"> soll etwas Besonderes auf dem Märzenbier</w:t>
      </w:r>
      <w:r w:rsidR="000467B8">
        <w:t>s</w:t>
      </w:r>
      <w:r>
        <w:t>ektor sein“, so Felix Gmachl. Ingredienzien aus bester regionaler Braugerste</w:t>
      </w:r>
      <w:r w:rsidR="000467B8">
        <w:t xml:space="preserve"> und</w:t>
      </w:r>
      <w:r>
        <w:t xml:space="preserve"> feinstem Aromahopfen machen das Salzburger hell zu einem schlanken, süffigen Bier</w:t>
      </w:r>
      <w:r>
        <w:br/>
        <w:t xml:space="preserve">mit 4,9 </w:t>
      </w:r>
      <w:r w:rsidR="00782BFF">
        <w:t>Volumenprozent Alkohol</w:t>
      </w:r>
      <w:r>
        <w:t xml:space="preserve"> bei einer Stammwürze von 11 Grad</w:t>
      </w:r>
      <w:r w:rsidR="00782BFF">
        <w:t xml:space="preserve"> Plato, das Lust auf mehr macht</w:t>
      </w:r>
      <w:r>
        <w:t xml:space="preserve">. „Mit der Bezeichnung </w:t>
      </w:r>
      <w:r w:rsidRPr="00C90A66">
        <w:rPr>
          <w:i/>
        </w:rPr>
        <w:t>Salzburger hell</w:t>
      </w:r>
      <w:r>
        <w:t xml:space="preserve"> unterstreichen wir unsere regionale Verankerung hinsichtlich Produktion und Vermarktung</w:t>
      </w:r>
      <w:r w:rsidR="00782BFF">
        <w:t>“, bekräftigt Gmachl.</w:t>
      </w:r>
    </w:p>
    <w:p w14:paraId="17C3BF5E" w14:textId="77777777" w:rsidR="00C90A66" w:rsidRDefault="00C90A66" w:rsidP="00A109A4">
      <w:pPr>
        <w:pStyle w:val="Textkrpereinzug2"/>
        <w:ind w:left="0" w:firstLine="0"/>
      </w:pPr>
      <w:r>
        <w:br/>
      </w:r>
      <w:r w:rsidR="00782BFF">
        <w:rPr>
          <w:b/>
        </w:rPr>
        <w:t>„</w:t>
      </w:r>
      <w:r w:rsidR="00C222B2" w:rsidRPr="00C222B2">
        <w:rPr>
          <w:b/>
          <w:i/>
        </w:rPr>
        <w:t>Das</w:t>
      </w:r>
      <w:r w:rsidR="00782BFF">
        <w:rPr>
          <w:b/>
        </w:rPr>
        <w:t xml:space="preserve"> </w:t>
      </w:r>
      <w:r w:rsidR="00C222B2" w:rsidRPr="00C222B2">
        <w:rPr>
          <w:b/>
          <w:i/>
        </w:rPr>
        <w:t>Salzburger hell</w:t>
      </w:r>
      <w:r w:rsidR="00782BFF">
        <w:rPr>
          <w:b/>
        </w:rPr>
        <w:t>“</w:t>
      </w:r>
      <w:r w:rsidR="00782BFF" w:rsidRPr="00782BFF">
        <w:rPr>
          <w:b/>
        </w:rPr>
        <w:t xml:space="preserve"> – Tradition gepaart mit zukunftsweisender Innovation</w:t>
      </w:r>
      <w:r w:rsidR="00782BFF" w:rsidRPr="00782BFF">
        <w:rPr>
          <w:b/>
        </w:rPr>
        <w:br/>
      </w:r>
      <w:r>
        <w:t>So</w:t>
      </w:r>
      <w:r w:rsidR="00782BFF">
        <w:t xml:space="preserve"> bleibt Felix Gmachl auch mit d</w:t>
      </w:r>
      <w:r>
        <w:t xml:space="preserve">em </w:t>
      </w:r>
      <w:r w:rsidR="00C222B2" w:rsidRPr="00C222B2">
        <w:rPr>
          <w:i/>
        </w:rPr>
        <w:t>Salzburger hell</w:t>
      </w:r>
      <w:r>
        <w:t xml:space="preserve"> seiner Linie treu, die er mit </w:t>
      </w:r>
      <w:r w:rsidR="000467B8">
        <w:t xml:space="preserve">seinen Weißbieren </w:t>
      </w:r>
      <w:r>
        <w:t xml:space="preserve">verfolgt. Traditionelle Braukunst </w:t>
      </w:r>
      <w:r w:rsidR="000467B8">
        <w:t>auf dem Weg in die Zukunft</w:t>
      </w:r>
      <w:r>
        <w:t>.</w:t>
      </w:r>
    </w:p>
    <w:p w14:paraId="4B91402E" w14:textId="77777777" w:rsidR="00A109A4" w:rsidRPr="00E061FC" w:rsidRDefault="00C90A66" w:rsidP="00A109A4">
      <w:pPr>
        <w:pStyle w:val="Textkrpereinzug2"/>
        <w:ind w:left="0" w:firstLine="0"/>
        <w:rPr>
          <w:b/>
        </w:rPr>
      </w:pPr>
      <w:r>
        <w:br/>
      </w:r>
      <w:r w:rsidR="00C32D23">
        <w:rPr>
          <w:b/>
        </w:rPr>
        <w:t>„</w:t>
      </w:r>
      <w:r w:rsidR="00A109A4" w:rsidRPr="00C32D23">
        <w:rPr>
          <w:b/>
        </w:rPr>
        <w:t>Expertenv</w:t>
      </w:r>
      <w:r w:rsidR="00A109A4" w:rsidRPr="00E061FC">
        <w:rPr>
          <w:b/>
        </w:rPr>
        <w:t>erkostung</w:t>
      </w:r>
      <w:r w:rsidR="00C32D23">
        <w:rPr>
          <w:b/>
        </w:rPr>
        <w:t>“</w:t>
      </w:r>
      <w:r w:rsidR="00A109A4" w:rsidRPr="00E061FC">
        <w:rPr>
          <w:b/>
        </w:rPr>
        <w:t xml:space="preserve"> brachte einhelliges Ergebnis: echt </w:t>
      </w:r>
      <w:proofErr w:type="spellStart"/>
      <w:r w:rsidR="00A109A4" w:rsidRPr="00E061FC">
        <w:rPr>
          <w:b/>
        </w:rPr>
        <w:t>salzburgerisch</w:t>
      </w:r>
      <w:proofErr w:type="spellEnd"/>
      <w:r w:rsidR="00A109A4" w:rsidRPr="00E061FC">
        <w:rPr>
          <w:b/>
        </w:rPr>
        <w:t>!</w:t>
      </w:r>
    </w:p>
    <w:p w14:paraId="1E58060C" w14:textId="77777777" w:rsidR="00A109A4" w:rsidRDefault="00A109A4" w:rsidP="00A109A4">
      <w:pPr>
        <w:pStyle w:val="Textkrpereinzug2"/>
        <w:ind w:left="0" w:firstLine="0"/>
      </w:pPr>
      <w:r>
        <w:t>Seine ersten Fans hat „</w:t>
      </w:r>
      <w:r w:rsidR="00C222B2" w:rsidRPr="00C222B2">
        <w:rPr>
          <w:i/>
        </w:rPr>
        <w:t>Das Salzburger</w:t>
      </w:r>
      <w:r>
        <w:t>“ im Sturm erobert</w:t>
      </w:r>
      <w:r w:rsidRPr="00C32D23">
        <w:t xml:space="preserve">. Die Verkoster – </w:t>
      </w:r>
      <w:r w:rsidR="00C32D23">
        <w:t xml:space="preserve">allesamt </w:t>
      </w:r>
      <w:proofErr w:type="spellStart"/>
      <w:r w:rsidR="00C32D23">
        <w:t>g‘standene</w:t>
      </w:r>
      <w:proofErr w:type="spellEnd"/>
      <w:r w:rsidR="00C32D23">
        <w:t xml:space="preserve"> Salzburger – sind bekannt für ihre Initiativen zur Erhaltung von Qual</w:t>
      </w:r>
      <w:r w:rsidRPr="00C32D23">
        <w:t xml:space="preserve">ität und Traditionen </w:t>
      </w:r>
      <w:r w:rsidR="00C32D23">
        <w:t>in der Stadt Salzburg</w:t>
      </w:r>
      <w:r w:rsidRPr="00C32D23">
        <w:t>:</w:t>
      </w:r>
      <w:r w:rsidR="00C32D23">
        <w:t xml:space="preserve"> </w:t>
      </w:r>
      <w:r>
        <w:t xml:space="preserve">Lorenz Forstenlechner, Initiator des legendären </w:t>
      </w:r>
      <w:proofErr w:type="spellStart"/>
      <w:r>
        <w:t>Wildschützballs</w:t>
      </w:r>
      <w:proofErr w:type="spellEnd"/>
      <w:r>
        <w:t xml:space="preserve">, der Begründer des Lederhosendonnerstages, Georg Klampfer, Edeltapezierer Martin </w:t>
      </w:r>
      <w:proofErr w:type="spellStart"/>
      <w:r>
        <w:t>Zirngiebel</w:t>
      </w:r>
      <w:proofErr w:type="spellEnd"/>
      <w:r>
        <w:t xml:space="preserve"> und der </w:t>
      </w:r>
      <w:r w:rsidR="00C32D23">
        <w:t>Immobilienprofi Clemens Kurz. Nach</w:t>
      </w:r>
      <w:r>
        <w:t xml:space="preserve"> den ersten Schlucken</w:t>
      </w:r>
      <w:r w:rsidR="00C32D23">
        <w:t xml:space="preserve"> waren sie sich</w:t>
      </w:r>
      <w:r>
        <w:t xml:space="preserve"> einig: „Das </w:t>
      </w:r>
      <w:r w:rsidR="00C222B2" w:rsidRPr="00C222B2">
        <w:rPr>
          <w:i/>
        </w:rPr>
        <w:t>Salzburger hell</w:t>
      </w:r>
      <w:r>
        <w:t xml:space="preserve"> ist, was sein Name verspricht: ein Bier wie unsere Salzburger Heimat – regional, süffig und </w:t>
      </w:r>
      <w:r w:rsidR="008768BD">
        <w:t xml:space="preserve">es </w:t>
      </w:r>
      <w:r>
        <w:t>macht Durst auf mehr!“</w:t>
      </w:r>
    </w:p>
    <w:p w14:paraId="31ECABF7" w14:textId="77777777" w:rsidR="00A109A4" w:rsidRDefault="00A109A4" w:rsidP="00A109A4">
      <w:pPr>
        <w:pStyle w:val="Textkrpereinzug2"/>
        <w:ind w:left="0" w:firstLine="0"/>
      </w:pPr>
    </w:p>
    <w:p w14:paraId="5F8DDFA5" w14:textId="77777777" w:rsidR="00A109A4" w:rsidRDefault="00A109A4" w:rsidP="00A109A4">
      <w:pPr>
        <w:pStyle w:val="Textkrpereinzug2"/>
        <w:ind w:left="0" w:firstLine="0"/>
        <w:rPr>
          <w:ins w:id="0" w:author="Caro c" w:date="2016-11-22T15:24:00Z"/>
        </w:rPr>
      </w:pPr>
      <w:r>
        <w:t xml:space="preserve">Das neue Märzenbier wird vorerst exklusiv in der </w:t>
      </w:r>
      <w:proofErr w:type="spellStart"/>
      <w:r>
        <w:t>Weissen</w:t>
      </w:r>
      <w:proofErr w:type="spellEnd"/>
      <w:r>
        <w:t xml:space="preserve"> und in ausgewählten Lokalen ausgeschenkt. Anfang 2017 wird es auch in Flaschen erhältlich sein.</w:t>
      </w:r>
    </w:p>
    <w:p w14:paraId="60C9B0A1" w14:textId="77777777" w:rsidR="00244C84" w:rsidRDefault="00244C84" w:rsidP="00A109A4">
      <w:pPr>
        <w:pStyle w:val="Textkrpereinzug2"/>
        <w:ind w:left="0" w:firstLine="0"/>
        <w:rPr>
          <w:ins w:id="1" w:author="Caro c" w:date="2016-11-22T15:26:00Z"/>
        </w:rPr>
      </w:pPr>
    </w:p>
    <w:p w14:paraId="5F399BC7" w14:textId="77777777" w:rsidR="00CA6C3E" w:rsidRDefault="00CA6C3E" w:rsidP="00A109A4">
      <w:pPr>
        <w:pStyle w:val="Textkrpereinzug2"/>
        <w:ind w:left="0" w:firstLine="0"/>
        <w:rPr>
          <w:ins w:id="2" w:author="Caro c" w:date="2016-11-22T15:26:00Z"/>
        </w:rPr>
      </w:pPr>
    </w:p>
    <w:p w14:paraId="401A07B8" w14:textId="77777777" w:rsidR="00CA6C3E" w:rsidRDefault="00CA6C3E" w:rsidP="00A109A4">
      <w:pPr>
        <w:pStyle w:val="Textkrpereinzug2"/>
        <w:ind w:left="0" w:firstLine="0"/>
        <w:rPr>
          <w:ins w:id="3" w:author="Caro c" w:date="2016-11-22T15:26:00Z"/>
        </w:rPr>
      </w:pPr>
    </w:p>
    <w:p w14:paraId="41A7034C" w14:textId="77777777" w:rsidR="00CA6C3E" w:rsidRDefault="00CA6C3E" w:rsidP="00A109A4">
      <w:pPr>
        <w:pStyle w:val="Textkrpereinzug2"/>
        <w:ind w:left="0" w:firstLine="0"/>
        <w:rPr>
          <w:ins w:id="4" w:author="Caro c" w:date="2016-11-22T15:26:00Z"/>
        </w:rPr>
      </w:pPr>
    </w:p>
    <w:p w14:paraId="3F365233" w14:textId="77777777" w:rsidR="00CA6C3E" w:rsidRDefault="00CA6C3E" w:rsidP="00A109A4">
      <w:pPr>
        <w:pStyle w:val="Textkrpereinzug2"/>
        <w:ind w:left="0" w:firstLine="0"/>
        <w:rPr>
          <w:ins w:id="5" w:author="Caro c" w:date="2016-11-22T15:26:00Z"/>
        </w:rPr>
      </w:pPr>
    </w:p>
    <w:p w14:paraId="21FC5555" w14:textId="77777777" w:rsidR="00CA6C3E" w:rsidRDefault="00CA6C3E" w:rsidP="00A109A4">
      <w:pPr>
        <w:pStyle w:val="Textkrpereinzug2"/>
        <w:ind w:left="0" w:firstLine="0"/>
        <w:rPr>
          <w:ins w:id="6" w:author="Caro c" w:date="2016-11-22T15:26:00Z"/>
        </w:rPr>
      </w:pPr>
    </w:p>
    <w:p w14:paraId="68625972" w14:textId="77777777" w:rsidR="00CA6C3E" w:rsidRDefault="00CA6C3E" w:rsidP="00A109A4">
      <w:pPr>
        <w:pStyle w:val="Textkrpereinzug2"/>
        <w:ind w:left="0" w:firstLine="0"/>
        <w:rPr>
          <w:ins w:id="7" w:author="Caro c" w:date="2016-11-22T15:26:00Z"/>
        </w:rPr>
      </w:pPr>
    </w:p>
    <w:p w14:paraId="200E53C4" w14:textId="77777777" w:rsidR="00CA6C3E" w:rsidRDefault="00CA6C3E" w:rsidP="00A109A4">
      <w:pPr>
        <w:pStyle w:val="Textkrpereinzug2"/>
        <w:ind w:left="0" w:firstLine="0"/>
        <w:rPr>
          <w:ins w:id="8" w:author="Caro c" w:date="2016-11-22T15:26:00Z"/>
        </w:rPr>
      </w:pPr>
    </w:p>
    <w:p w14:paraId="60B04883" w14:textId="77777777" w:rsidR="00CA6C3E" w:rsidRDefault="00CA6C3E" w:rsidP="00A109A4">
      <w:pPr>
        <w:pStyle w:val="Textkrpereinzug2"/>
        <w:ind w:left="0" w:firstLine="0"/>
        <w:rPr>
          <w:ins w:id="9" w:author="Caro c" w:date="2016-11-22T15:26:00Z"/>
        </w:rPr>
      </w:pPr>
    </w:p>
    <w:p w14:paraId="65DAC046" w14:textId="77777777" w:rsidR="00CA6C3E" w:rsidRDefault="00CA6C3E" w:rsidP="00A109A4">
      <w:pPr>
        <w:pStyle w:val="Textkrpereinzug2"/>
        <w:ind w:left="0" w:firstLine="0"/>
      </w:pPr>
    </w:p>
    <w:p w14:paraId="1D58A8D3" w14:textId="77777777" w:rsidR="00CA6C3E" w:rsidRDefault="00A109A4" w:rsidP="00244C84">
      <w:pPr>
        <w:rPr>
          <w:ins w:id="10" w:author="Caro c" w:date="2016-11-22T15:26:00Z"/>
          <w:color w:val="000000" w:themeColor="text1"/>
        </w:rPr>
        <w:pPrChange w:id="11" w:author="Caro c" w:date="2016-11-22T15:25:00Z">
          <w:pPr>
            <w:pStyle w:val="Textkrpereinzug2"/>
            <w:ind w:firstLine="0"/>
          </w:pPr>
        </w:pPrChange>
      </w:pPr>
      <w:r w:rsidRPr="00244C84">
        <w:rPr>
          <w:color w:val="000000" w:themeColor="text1"/>
          <w:rPrChange w:id="12" w:author="Caro c" w:date="2016-11-22T15:25:00Z">
            <w:rPr/>
          </w:rPrChange>
        </w:rPr>
        <w:lastRenderedPageBreak/>
        <w:t xml:space="preserve">  </w:t>
      </w:r>
    </w:p>
    <w:p w14:paraId="64E196D2" w14:textId="77777777" w:rsidR="00CA6C3E" w:rsidRDefault="00CA6C3E" w:rsidP="00244C84">
      <w:pPr>
        <w:rPr>
          <w:ins w:id="13" w:author="Caro c" w:date="2016-11-22T15:26:00Z"/>
          <w:color w:val="000000" w:themeColor="text1"/>
        </w:rPr>
        <w:pPrChange w:id="14" w:author="Caro c" w:date="2016-11-22T15:25:00Z">
          <w:pPr>
            <w:pStyle w:val="Textkrpereinzug2"/>
            <w:ind w:firstLine="0"/>
          </w:pPr>
        </w:pPrChange>
      </w:pPr>
    </w:p>
    <w:p w14:paraId="3D63F4D8" w14:textId="77777777" w:rsidR="00CA6C3E" w:rsidRDefault="00CA6C3E" w:rsidP="00244C84">
      <w:pPr>
        <w:rPr>
          <w:ins w:id="15" w:author="Caro c" w:date="2016-11-22T15:26:00Z"/>
          <w:color w:val="000000" w:themeColor="text1"/>
        </w:rPr>
        <w:pPrChange w:id="16" w:author="Caro c" w:date="2016-11-22T15:25:00Z">
          <w:pPr>
            <w:pStyle w:val="Textkrpereinzug2"/>
            <w:ind w:firstLine="0"/>
          </w:pPr>
        </w:pPrChange>
      </w:pPr>
    </w:p>
    <w:p w14:paraId="3489FBB6" w14:textId="6D515974" w:rsidR="00244C84" w:rsidRPr="00244C84" w:rsidRDefault="00244C84" w:rsidP="00244C84">
      <w:pPr>
        <w:rPr>
          <w:ins w:id="17" w:author="Caro c" w:date="2016-11-22T15:24:00Z"/>
          <w:color w:val="000000" w:themeColor="text1"/>
          <w:rPrChange w:id="18" w:author="Caro c" w:date="2016-11-22T15:25:00Z">
            <w:rPr>
              <w:ins w:id="19" w:author="Caro c" w:date="2016-11-22T15:24:00Z"/>
            </w:rPr>
          </w:rPrChange>
        </w:rPr>
        <w:pPrChange w:id="20" w:author="Caro c" w:date="2016-11-22T15:25:00Z">
          <w:pPr>
            <w:pStyle w:val="Textkrpereinzug2"/>
            <w:ind w:firstLine="0"/>
          </w:pPr>
        </w:pPrChange>
      </w:pPr>
      <w:ins w:id="21" w:author="Caro c" w:date="2016-11-22T15:24:00Z">
        <w:r w:rsidRPr="00244C84">
          <w:rPr>
            <w:color w:val="000000" w:themeColor="text1"/>
            <w:rPrChange w:id="22" w:author="Caro c" w:date="2016-11-22T15:25:00Z">
              <w:rPr/>
            </w:rPrChange>
          </w:rPr>
          <w:t xml:space="preserve">Das Gruppen-Foto zeigt die </w:t>
        </w:r>
        <w:r w:rsidRPr="00244C84">
          <w:rPr>
            <w:rFonts w:hint="cs"/>
            <w:color w:val="000000" w:themeColor="text1"/>
            <w:rPrChange w:id="23" w:author="Caro c" w:date="2016-11-22T15:25:00Z">
              <w:rPr>
                <w:rFonts w:hint="cs"/>
              </w:rPr>
            </w:rPrChange>
          </w:rPr>
          <w:t>„</w:t>
        </w:r>
        <w:r w:rsidRPr="00244C84">
          <w:rPr>
            <w:color w:val="000000" w:themeColor="text1"/>
            <w:rPrChange w:id="24" w:author="Caro c" w:date="2016-11-22T15:25:00Z">
              <w:rPr/>
            </w:rPrChange>
          </w:rPr>
          <w:t>Experten-Verkostung</w:t>
        </w:r>
        <w:r w:rsidRPr="00244C84">
          <w:rPr>
            <w:rFonts w:hint="cs"/>
            <w:color w:val="000000" w:themeColor="text1"/>
            <w:rPrChange w:id="25" w:author="Caro c" w:date="2016-11-22T15:25:00Z">
              <w:rPr>
                <w:rFonts w:hint="cs"/>
              </w:rPr>
            </w:rPrChange>
          </w:rPr>
          <w:t>“</w:t>
        </w:r>
        <w:r w:rsidRPr="00244C84">
          <w:rPr>
            <w:color w:val="000000" w:themeColor="text1"/>
            <w:rPrChange w:id="26" w:author="Caro c" w:date="2016-11-22T15:25:00Z">
              <w:rPr/>
            </w:rPrChange>
          </w:rPr>
          <w:t xml:space="preserve"> von li nach </w:t>
        </w:r>
        <w:proofErr w:type="spellStart"/>
        <w:r w:rsidRPr="00244C84">
          <w:rPr>
            <w:color w:val="000000" w:themeColor="text1"/>
            <w:rPrChange w:id="27" w:author="Caro c" w:date="2016-11-22T15:25:00Z">
              <w:rPr/>
            </w:rPrChange>
          </w:rPr>
          <w:t>re</w:t>
        </w:r>
        <w:proofErr w:type="spellEnd"/>
        <w:r w:rsidRPr="00244C84">
          <w:rPr>
            <w:color w:val="000000" w:themeColor="text1"/>
            <w:rPrChange w:id="28" w:author="Caro c" w:date="2016-11-22T15:25:00Z">
              <w:rPr/>
            </w:rPrChange>
          </w:rPr>
          <w:t xml:space="preserve">. Lucas </w:t>
        </w:r>
        <w:proofErr w:type="spellStart"/>
        <w:r w:rsidRPr="00244C84">
          <w:rPr>
            <w:color w:val="000000" w:themeColor="text1"/>
            <w:rPrChange w:id="29" w:author="Caro c" w:date="2016-11-22T15:25:00Z">
              <w:rPr/>
            </w:rPrChange>
          </w:rPr>
          <w:t>Triebl</w:t>
        </w:r>
        <w:proofErr w:type="spellEnd"/>
        <w:r w:rsidRPr="00244C84">
          <w:rPr>
            <w:color w:val="000000" w:themeColor="text1"/>
            <w:rPrChange w:id="30" w:author="Caro c" w:date="2016-11-22T15:25:00Z">
              <w:rPr/>
            </w:rPrChange>
          </w:rPr>
          <w:t xml:space="preserve">, Georg </w:t>
        </w:r>
        <w:proofErr w:type="spellStart"/>
        <w:r w:rsidRPr="00244C84">
          <w:rPr>
            <w:color w:val="000000" w:themeColor="text1"/>
            <w:rPrChange w:id="31" w:author="Caro c" w:date="2016-11-22T15:25:00Z">
              <w:rPr/>
            </w:rPrChange>
          </w:rPr>
          <w:t>Klampfer</w:t>
        </w:r>
        <w:proofErr w:type="spellEnd"/>
        <w:r w:rsidRPr="00244C84">
          <w:rPr>
            <w:color w:val="000000" w:themeColor="text1"/>
            <w:rPrChange w:id="32" w:author="Caro c" w:date="2016-11-22T15:25:00Z">
              <w:rPr/>
            </w:rPrChange>
          </w:rPr>
          <w:t xml:space="preserve">, Martin </w:t>
        </w:r>
        <w:proofErr w:type="spellStart"/>
        <w:r w:rsidRPr="00244C84">
          <w:rPr>
            <w:color w:val="000000" w:themeColor="text1"/>
            <w:rPrChange w:id="33" w:author="Caro c" w:date="2016-11-22T15:25:00Z">
              <w:rPr/>
            </w:rPrChange>
          </w:rPr>
          <w:t>Zirngibl</w:t>
        </w:r>
        <w:proofErr w:type="spellEnd"/>
        <w:r w:rsidRPr="00244C84">
          <w:rPr>
            <w:color w:val="000000" w:themeColor="text1"/>
            <w:rPrChange w:id="34" w:author="Caro c" w:date="2016-11-22T15:25:00Z">
              <w:rPr/>
            </w:rPrChange>
          </w:rPr>
          <w:t xml:space="preserve">, Lorenz </w:t>
        </w:r>
        <w:proofErr w:type="spellStart"/>
        <w:r w:rsidRPr="00244C84">
          <w:rPr>
            <w:color w:val="000000" w:themeColor="text1"/>
            <w:rPrChange w:id="35" w:author="Caro c" w:date="2016-11-22T15:25:00Z">
              <w:rPr/>
            </w:rPrChange>
          </w:rPr>
          <w:t>Forstenlechner</w:t>
        </w:r>
        <w:proofErr w:type="spellEnd"/>
        <w:r w:rsidRPr="00244C84">
          <w:rPr>
            <w:color w:val="000000" w:themeColor="text1"/>
            <w:rPrChange w:id="36" w:author="Caro c" w:date="2016-11-22T15:25:00Z">
              <w:rPr/>
            </w:rPrChange>
          </w:rPr>
          <w:t xml:space="preserve">, Felix </w:t>
        </w:r>
        <w:proofErr w:type="spellStart"/>
        <w:r w:rsidRPr="00244C84">
          <w:rPr>
            <w:color w:val="000000" w:themeColor="text1"/>
            <w:rPrChange w:id="37" w:author="Caro c" w:date="2016-11-22T15:25:00Z">
              <w:rPr/>
            </w:rPrChange>
          </w:rPr>
          <w:t>Gmachl</w:t>
        </w:r>
        <w:proofErr w:type="spellEnd"/>
        <w:r w:rsidRPr="00244C84">
          <w:rPr>
            <w:color w:val="000000" w:themeColor="text1"/>
            <w:rPrChange w:id="38" w:author="Caro c" w:date="2016-11-22T15:25:00Z">
              <w:rPr/>
            </w:rPrChange>
          </w:rPr>
          <w:t>, Clemens Kurz;</w:t>
        </w:r>
      </w:ins>
    </w:p>
    <w:p w14:paraId="2C8A4C2F" w14:textId="77777777" w:rsidR="00244C84" w:rsidRPr="00244C84" w:rsidRDefault="00244C84" w:rsidP="00244C84">
      <w:pPr>
        <w:rPr>
          <w:ins w:id="39" w:author="Caro c" w:date="2016-11-22T15:24:00Z"/>
          <w:color w:val="000000" w:themeColor="text1"/>
          <w:rPrChange w:id="40" w:author="Caro c" w:date="2016-11-22T15:25:00Z">
            <w:rPr>
              <w:ins w:id="41" w:author="Caro c" w:date="2016-11-22T15:24:00Z"/>
            </w:rPr>
          </w:rPrChange>
        </w:rPr>
        <w:pPrChange w:id="42" w:author="Caro c" w:date="2016-11-22T15:25:00Z">
          <w:pPr>
            <w:pStyle w:val="Textkrpereinzug2"/>
            <w:ind w:firstLine="0"/>
          </w:pPr>
        </w:pPrChange>
      </w:pPr>
    </w:p>
    <w:p w14:paraId="50998376" w14:textId="77777777" w:rsidR="00A109A4" w:rsidRPr="00244C84" w:rsidRDefault="00244C84" w:rsidP="00244C84">
      <w:pPr>
        <w:rPr>
          <w:color w:val="000000" w:themeColor="text1"/>
          <w:rPrChange w:id="43" w:author="Caro c" w:date="2016-11-22T15:25:00Z">
            <w:rPr/>
          </w:rPrChange>
        </w:rPr>
        <w:pPrChange w:id="44" w:author="Caro c" w:date="2016-11-22T15:25:00Z">
          <w:pPr>
            <w:pStyle w:val="Textkrpereinzug2"/>
            <w:ind w:left="0" w:firstLine="0"/>
          </w:pPr>
        </w:pPrChange>
      </w:pPr>
      <w:ins w:id="45" w:author="Caro c" w:date="2016-11-22T15:24:00Z">
        <w:r w:rsidRPr="00244C84">
          <w:rPr>
            <w:color w:val="000000" w:themeColor="text1"/>
            <w:rPrChange w:id="46" w:author="Caro c" w:date="2016-11-22T15:25:00Z">
              <w:rPr/>
            </w:rPrChange>
          </w:rPr>
          <w:t xml:space="preserve">Das Foto A 12 zeigt nur Felix </w:t>
        </w:r>
        <w:proofErr w:type="spellStart"/>
        <w:r w:rsidRPr="00244C84">
          <w:rPr>
            <w:color w:val="000000" w:themeColor="text1"/>
            <w:rPrChange w:id="47" w:author="Caro c" w:date="2016-11-22T15:25:00Z">
              <w:rPr/>
            </w:rPrChange>
          </w:rPr>
          <w:t>Gmachl</w:t>
        </w:r>
        <w:proofErr w:type="spellEnd"/>
        <w:r w:rsidRPr="00244C84">
          <w:rPr>
            <w:color w:val="000000" w:themeColor="text1"/>
            <w:rPrChange w:id="48" w:author="Caro c" w:date="2016-11-22T15:25:00Z">
              <w:rPr/>
            </w:rPrChange>
          </w:rPr>
          <w:t xml:space="preserve"> mit seinem Salzburger hell</w:t>
        </w:r>
      </w:ins>
    </w:p>
    <w:p w14:paraId="2C551E49" w14:textId="77777777" w:rsidR="00A109A4" w:rsidDel="00CA6C3E" w:rsidRDefault="00A109A4" w:rsidP="00A109A4">
      <w:pPr>
        <w:pStyle w:val="Textkrpereinzug2"/>
        <w:ind w:left="0" w:firstLine="0"/>
        <w:rPr>
          <w:del w:id="49" w:author="Caro c" w:date="2016-11-22T15:25:00Z"/>
        </w:rPr>
      </w:pPr>
    </w:p>
    <w:p w14:paraId="587796E2" w14:textId="77777777" w:rsidR="00C76B1B" w:rsidRDefault="00C76B1B" w:rsidP="00CA6C3E">
      <w:pPr>
        <w:ind w:firstLine="0"/>
        <w:rPr>
          <w:rFonts w:ascii="Arial" w:hAnsi="Arial" w:cs="Arial"/>
          <w:b/>
          <w:sz w:val="20"/>
          <w:szCs w:val="20"/>
        </w:rPr>
        <w:pPrChange w:id="50" w:author="Caro c" w:date="2016-11-22T15:25:00Z">
          <w:pPr/>
        </w:pPrChange>
      </w:pPr>
    </w:p>
    <w:p w14:paraId="7EE43710" w14:textId="77777777" w:rsidR="00C76B1B" w:rsidRDefault="00C76B1B" w:rsidP="000A4C8F">
      <w:pPr>
        <w:rPr>
          <w:rFonts w:ascii="Arial" w:hAnsi="Arial" w:cs="Arial"/>
          <w:b/>
          <w:sz w:val="20"/>
          <w:szCs w:val="20"/>
        </w:rPr>
      </w:pPr>
    </w:p>
    <w:p w14:paraId="14214E49" w14:textId="2C38E291" w:rsidR="00177057" w:rsidRPr="00CA6C3E" w:rsidDel="00CA6C3E" w:rsidRDefault="00EF7D71" w:rsidP="00CA6C3E">
      <w:pPr>
        <w:rPr>
          <w:del w:id="51" w:author="Caro c" w:date="2016-11-22T15:26:00Z"/>
          <w:rFonts w:ascii="Arial" w:hAnsi="Arial" w:cs="Arial"/>
          <w:b/>
          <w:rPrChange w:id="52" w:author="Caro c" w:date="2016-11-22T15:26:00Z">
            <w:rPr>
              <w:del w:id="53" w:author="Caro c" w:date="2016-11-22T15:26:00Z"/>
              <w:rFonts w:ascii="Arial" w:hAnsi="Arial" w:cs="Arial"/>
            </w:rPr>
          </w:rPrChange>
        </w:rPr>
      </w:pPr>
      <w:r w:rsidRPr="00C76B1B">
        <w:rPr>
          <w:rFonts w:ascii="Arial" w:hAnsi="Arial" w:cs="Arial"/>
          <w:b/>
        </w:rPr>
        <w:tab/>
      </w:r>
      <w:r w:rsidR="00D5208F" w:rsidRPr="00C76B1B">
        <w:rPr>
          <w:rFonts w:ascii="Arial" w:hAnsi="Arial" w:cs="Arial"/>
          <w:b/>
        </w:rPr>
        <w:t>Aussender und Rückfragehinweis:</w:t>
      </w:r>
      <w:r w:rsidR="00D5208F" w:rsidRPr="00C76B1B">
        <w:rPr>
          <w:rFonts w:ascii="Arial" w:hAnsi="Arial" w:cs="Arial"/>
          <w:b/>
        </w:rPr>
        <w:br/>
      </w:r>
      <w:r w:rsidR="00D5208F" w:rsidRPr="00C76B1B">
        <w:rPr>
          <w:rFonts w:ascii="Arial" w:hAnsi="Arial" w:cs="Arial"/>
        </w:rPr>
        <w:t>Dr. Margit SKIAS</w:t>
      </w:r>
      <w:r w:rsidR="00177057" w:rsidRPr="00C76B1B">
        <w:rPr>
          <w:rFonts w:ascii="Arial" w:hAnsi="Arial" w:cs="Arial"/>
        </w:rPr>
        <w:t xml:space="preserve"> . SKIAS C</w:t>
      </w:r>
      <w:r w:rsidR="000D5620" w:rsidRPr="00C76B1B">
        <w:rPr>
          <w:rFonts w:ascii="Arial" w:hAnsi="Arial" w:cs="Arial"/>
        </w:rPr>
        <w:t xml:space="preserve">ommunication </w:t>
      </w:r>
      <w:r w:rsidR="00D5208F" w:rsidRPr="00C76B1B">
        <w:rPr>
          <w:rFonts w:ascii="Arial" w:hAnsi="Arial" w:cs="Arial"/>
        </w:rPr>
        <w:br/>
        <w:t>Pressearbeit DIE WEISSE</w:t>
      </w:r>
      <w:r w:rsidR="00177057" w:rsidRPr="00C76B1B">
        <w:rPr>
          <w:rFonts w:ascii="Arial" w:hAnsi="Arial" w:cs="Arial"/>
        </w:rPr>
        <w:t xml:space="preserve"> </w:t>
      </w:r>
      <w:hyperlink r:id="rId8" w:history="1">
        <w:r w:rsidR="00177057" w:rsidRPr="00C76B1B">
          <w:rPr>
            <w:rStyle w:val="Link"/>
            <w:rFonts w:ascii="Arial" w:hAnsi="Arial" w:cs="Arial"/>
          </w:rPr>
          <w:t>www.dieweisse.at</w:t>
        </w:r>
      </w:hyperlink>
    </w:p>
    <w:p w14:paraId="5CC50888" w14:textId="77777777" w:rsidR="007F7886" w:rsidRPr="00C76B1B" w:rsidRDefault="00D5208F" w:rsidP="00CA6C3E">
      <w:pPr>
        <w:rPr>
          <w:rFonts w:ascii="Arial" w:hAnsi="Arial" w:cs="Arial"/>
        </w:rPr>
        <w:pPrChange w:id="54" w:author="Caro c" w:date="2016-11-22T15:26:00Z">
          <w:pPr/>
        </w:pPrChange>
      </w:pPr>
      <w:r w:rsidRPr="00C76B1B">
        <w:rPr>
          <w:rFonts w:ascii="Arial" w:hAnsi="Arial" w:cs="Arial"/>
        </w:rPr>
        <w:br/>
        <w:t xml:space="preserve">m.: </w:t>
      </w:r>
      <w:r w:rsidR="000D5620" w:rsidRPr="00C76B1B">
        <w:rPr>
          <w:rFonts w:ascii="Arial" w:hAnsi="Arial" w:cs="Arial"/>
        </w:rPr>
        <w:t xml:space="preserve">+43 (0) </w:t>
      </w:r>
      <w:r w:rsidRPr="00C76B1B">
        <w:rPr>
          <w:rFonts w:ascii="Arial" w:hAnsi="Arial" w:cs="Arial"/>
        </w:rPr>
        <w:t>664 / 41 37 147</w:t>
      </w:r>
      <w:r w:rsidRPr="00C76B1B">
        <w:rPr>
          <w:rFonts w:ascii="Arial" w:hAnsi="Arial" w:cs="Arial"/>
        </w:rPr>
        <w:br/>
        <w:t xml:space="preserve">e: </w:t>
      </w:r>
      <w:r w:rsidR="00CA6C3E">
        <w:fldChar w:fldCharType="begin"/>
      </w:r>
      <w:r w:rsidR="00CA6C3E">
        <w:instrText xml:space="preserve"> HYPERLINK "mailto:office@skias.net" </w:instrText>
      </w:r>
      <w:r w:rsidR="00CA6C3E">
        <w:fldChar w:fldCharType="separate"/>
      </w:r>
      <w:r w:rsidRPr="00C76B1B">
        <w:rPr>
          <w:rStyle w:val="Link"/>
          <w:rFonts w:ascii="Arial" w:hAnsi="Arial" w:cs="Arial"/>
        </w:rPr>
        <w:t>office@skias.net</w:t>
      </w:r>
      <w:r w:rsidR="00CA6C3E">
        <w:rPr>
          <w:rStyle w:val="Link"/>
          <w:rFonts w:ascii="Arial" w:hAnsi="Arial" w:cs="Arial"/>
        </w:rPr>
        <w:fldChar w:fldCharType="end"/>
      </w:r>
      <w:r w:rsidRPr="00C76B1B">
        <w:rPr>
          <w:rFonts w:ascii="Arial" w:hAnsi="Arial" w:cs="Arial"/>
        </w:rPr>
        <w:t xml:space="preserve">; </w:t>
      </w:r>
      <w:r w:rsidR="00CA6C3E">
        <w:fldChar w:fldCharType="begin"/>
      </w:r>
      <w:r w:rsidR="00CA6C3E">
        <w:instrText xml:space="preserve"> HYPERLINK "http://www.skias.net" </w:instrText>
      </w:r>
      <w:r w:rsidR="00CA6C3E">
        <w:fldChar w:fldCharType="separate"/>
      </w:r>
      <w:r w:rsidR="00177057" w:rsidRPr="00C76B1B">
        <w:rPr>
          <w:rStyle w:val="Link"/>
          <w:rFonts w:ascii="Arial" w:hAnsi="Arial" w:cs="Arial"/>
        </w:rPr>
        <w:t>www.skias.net</w:t>
      </w:r>
      <w:r w:rsidR="00CA6C3E">
        <w:rPr>
          <w:rStyle w:val="Link"/>
          <w:rFonts w:ascii="Arial" w:hAnsi="Arial" w:cs="Arial"/>
        </w:rPr>
        <w:fldChar w:fldCharType="end"/>
      </w:r>
    </w:p>
    <w:p w14:paraId="0DE52439" w14:textId="77777777" w:rsidR="00177057" w:rsidRPr="00C76B1B" w:rsidRDefault="00177057" w:rsidP="000A4C8F">
      <w:pPr>
        <w:rPr>
          <w:rFonts w:ascii="Arial" w:hAnsi="Arial" w:cs="Arial"/>
        </w:rPr>
      </w:pPr>
      <w:bookmarkStart w:id="55" w:name="_GoBack"/>
      <w:bookmarkEnd w:id="55"/>
    </w:p>
    <w:sectPr w:rsidR="00177057" w:rsidRPr="00C76B1B" w:rsidSect="00EF7D71">
      <w:headerReference w:type="default" r:id="rId9"/>
      <w:pgSz w:w="11906" w:h="16838"/>
      <w:pgMar w:top="1417" w:right="226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3401D" w14:textId="77777777" w:rsidR="007246B6" w:rsidRDefault="007246B6" w:rsidP="008B1DEC">
      <w:r>
        <w:separator/>
      </w:r>
    </w:p>
  </w:endnote>
  <w:endnote w:type="continuationSeparator" w:id="0">
    <w:p w14:paraId="39EB2A72" w14:textId="77777777" w:rsidR="007246B6" w:rsidRDefault="007246B6" w:rsidP="008B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B57E1" w14:textId="77777777" w:rsidR="007246B6" w:rsidRDefault="007246B6" w:rsidP="008B1DEC">
      <w:r>
        <w:separator/>
      </w:r>
    </w:p>
  </w:footnote>
  <w:footnote w:type="continuationSeparator" w:id="0">
    <w:p w14:paraId="4AFD3677" w14:textId="77777777" w:rsidR="007246B6" w:rsidRDefault="007246B6" w:rsidP="008B1D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E6490" w14:textId="77777777" w:rsidR="008B1DEC" w:rsidRDefault="008B1DEC" w:rsidP="008B1DEC">
    <w:pPr>
      <w:pStyle w:val="Kopfzeile"/>
      <w:jc w:val="center"/>
    </w:pPr>
    <w:r>
      <w:rPr>
        <w:noProof/>
        <w:lang w:val="de-DE" w:eastAsia="de-DE"/>
      </w:rPr>
      <w:drawing>
        <wp:inline distT="0" distB="0" distL="0" distR="0" wp14:anchorId="057A902C" wp14:editId="49F99DB5">
          <wp:extent cx="2247900" cy="1041153"/>
          <wp:effectExtent l="19050" t="0" r="0" b="0"/>
          <wp:docPr id="1" name="Grafik 0" descr="dieweisse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eweisse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48414" cy="10413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44BCE8" w14:textId="77777777" w:rsidR="008B1DEC" w:rsidRDefault="008B1DEC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7368"/>
    <w:multiLevelType w:val="multilevel"/>
    <w:tmpl w:val="04162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sterText">
    <w15:presenceInfo w15:providerId="None" w15:userId="MasterTex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886"/>
    <w:rsid w:val="000467B8"/>
    <w:rsid w:val="000A4C8F"/>
    <w:rsid w:val="000D5620"/>
    <w:rsid w:val="000E40AE"/>
    <w:rsid w:val="00101094"/>
    <w:rsid w:val="00115AC7"/>
    <w:rsid w:val="001179AA"/>
    <w:rsid w:val="00143994"/>
    <w:rsid w:val="0016344B"/>
    <w:rsid w:val="001638B7"/>
    <w:rsid w:val="00177057"/>
    <w:rsid w:val="001A3547"/>
    <w:rsid w:val="001B728F"/>
    <w:rsid w:val="001C7C5D"/>
    <w:rsid w:val="001E677A"/>
    <w:rsid w:val="00222B6C"/>
    <w:rsid w:val="00244C84"/>
    <w:rsid w:val="002620EC"/>
    <w:rsid w:val="002641CB"/>
    <w:rsid w:val="00273373"/>
    <w:rsid w:val="00273C50"/>
    <w:rsid w:val="00281328"/>
    <w:rsid w:val="00300F74"/>
    <w:rsid w:val="0032227E"/>
    <w:rsid w:val="0033044C"/>
    <w:rsid w:val="00361153"/>
    <w:rsid w:val="00385783"/>
    <w:rsid w:val="003949FB"/>
    <w:rsid w:val="003A0AF0"/>
    <w:rsid w:val="003A15F3"/>
    <w:rsid w:val="003E79A9"/>
    <w:rsid w:val="004773A9"/>
    <w:rsid w:val="004A2B23"/>
    <w:rsid w:val="004E08AF"/>
    <w:rsid w:val="00501AE9"/>
    <w:rsid w:val="005060DC"/>
    <w:rsid w:val="00520238"/>
    <w:rsid w:val="00556F2B"/>
    <w:rsid w:val="005D7F49"/>
    <w:rsid w:val="00617E1E"/>
    <w:rsid w:val="00635D51"/>
    <w:rsid w:val="00652D1D"/>
    <w:rsid w:val="00690DCD"/>
    <w:rsid w:val="006C5429"/>
    <w:rsid w:val="007246B6"/>
    <w:rsid w:val="00782BFF"/>
    <w:rsid w:val="007B47C5"/>
    <w:rsid w:val="007D091D"/>
    <w:rsid w:val="007F593A"/>
    <w:rsid w:val="007F7886"/>
    <w:rsid w:val="00843CAD"/>
    <w:rsid w:val="008768BD"/>
    <w:rsid w:val="008A0E37"/>
    <w:rsid w:val="008B1DEC"/>
    <w:rsid w:val="00904AE8"/>
    <w:rsid w:val="00942073"/>
    <w:rsid w:val="009436B4"/>
    <w:rsid w:val="009452A8"/>
    <w:rsid w:val="009719CB"/>
    <w:rsid w:val="00996EE3"/>
    <w:rsid w:val="009A613E"/>
    <w:rsid w:val="009B7D99"/>
    <w:rsid w:val="009D357B"/>
    <w:rsid w:val="00A0730F"/>
    <w:rsid w:val="00A109A4"/>
    <w:rsid w:val="00A41D6D"/>
    <w:rsid w:val="00A50E39"/>
    <w:rsid w:val="00A60839"/>
    <w:rsid w:val="00A90926"/>
    <w:rsid w:val="00AA3693"/>
    <w:rsid w:val="00B05BE4"/>
    <w:rsid w:val="00B119FC"/>
    <w:rsid w:val="00B20C13"/>
    <w:rsid w:val="00B62A94"/>
    <w:rsid w:val="00B648EA"/>
    <w:rsid w:val="00B652B9"/>
    <w:rsid w:val="00B678D9"/>
    <w:rsid w:val="00B9028D"/>
    <w:rsid w:val="00B9165B"/>
    <w:rsid w:val="00B978C2"/>
    <w:rsid w:val="00BC371D"/>
    <w:rsid w:val="00BC4FAC"/>
    <w:rsid w:val="00BE6164"/>
    <w:rsid w:val="00BF1AE7"/>
    <w:rsid w:val="00C13144"/>
    <w:rsid w:val="00C222B2"/>
    <w:rsid w:val="00C32D23"/>
    <w:rsid w:val="00C606F6"/>
    <w:rsid w:val="00C76B1B"/>
    <w:rsid w:val="00C90A66"/>
    <w:rsid w:val="00CA6C3E"/>
    <w:rsid w:val="00CB05EB"/>
    <w:rsid w:val="00CB61F9"/>
    <w:rsid w:val="00D137F7"/>
    <w:rsid w:val="00D1462E"/>
    <w:rsid w:val="00D15772"/>
    <w:rsid w:val="00D350CD"/>
    <w:rsid w:val="00D5208F"/>
    <w:rsid w:val="00D53F34"/>
    <w:rsid w:val="00D54A07"/>
    <w:rsid w:val="00D617FB"/>
    <w:rsid w:val="00D6739E"/>
    <w:rsid w:val="00D94E00"/>
    <w:rsid w:val="00DE0782"/>
    <w:rsid w:val="00E02D36"/>
    <w:rsid w:val="00E23869"/>
    <w:rsid w:val="00E24D10"/>
    <w:rsid w:val="00E56657"/>
    <w:rsid w:val="00E726A7"/>
    <w:rsid w:val="00E9555D"/>
    <w:rsid w:val="00EA3810"/>
    <w:rsid w:val="00EE5F52"/>
    <w:rsid w:val="00EF7D71"/>
    <w:rsid w:val="00F00F93"/>
    <w:rsid w:val="00F132F4"/>
    <w:rsid w:val="00F3378C"/>
    <w:rsid w:val="00F629B4"/>
    <w:rsid w:val="00F917AC"/>
    <w:rsid w:val="00F94F5E"/>
    <w:rsid w:val="00FA5350"/>
    <w:rsid w:val="00FB7E2C"/>
    <w:rsid w:val="00FD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E02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7886"/>
    <w:pPr>
      <w:spacing w:after="0" w:line="240" w:lineRule="auto"/>
      <w:ind w:hanging="357"/>
    </w:pPr>
    <w:rPr>
      <w:rFonts w:ascii="Calibri" w:hAnsi="Calibri" w:cs="Times New Roman"/>
    </w:rPr>
  </w:style>
  <w:style w:type="paragraph" w:styleId="berschrift2">
    <w:name w:val="heading 2"/>
    <w:basedOn w:val="Standard"/>
    <w:link w:val="berschrift2Zeichen"/>
    <w:uiPriority w:val="9"/>
    <w:qFormat/>
    <w:rsid w:val="00A50E39"/>
    <w:pPr>
      <w:spacing w:before="100" w:beforeAutospacing="1" w:after="100" w:afterAutospacing="1"/>
      <w:ind w:firstLine="0"/>
      <w:outlineLvl w:val="1"/>
    </w:pPr>
    <w:rPr>
      <w:rFonts w:ascii="Times New Roman" w:eastAsia="Times New Roman" w:hAnsi="Times New Roman"/>
      <w:b/>
      <w:bCs/>
      <w:sz w:val="36"/>
      <w:szCs w:val="36"/>
      <w:lang w:eastAsia="de-A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liessblock">
    <w:name w:val="fliess_block"/>
    <w:basedOn w:val="Absatzstandardschriftart"/>
    <w:rsid w:val="00273373"/>
  </w:style>
  <w:style w:type="character" w:styleId="Link">
    <w:name w:val="Hyperlink"/>
    <w:basedOn w:val="Absatzstandardschriftart"/>
    <w:uiPriority w:val="99"/>
    <w:unhideWhenUsed/>
    <w:rsid w:val="00D5208F"/>
    <w:rPr>
      <w:color w:val="0000FF" w:themeColor="hyperlink"/>
      <w:u w:val="single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A50E39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StandardWeb">
    <w:name w:val="Normal (Web)"/>
    <w:basedOn w:val="Standard"/>
    <w:uiPriority w:val="99"/>
    <w:unhideWhenUsed/>
    <w:rsid w:val="00A50E39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de-AT"/>
    </w:rPr>
  </w:style>
  <w:style w:type="character" w:customStyle="1" w:styleId="toctoggle">
    <w:name w:val="toctoggle"/>
    <w:basedOn w:val="Absatzstandardschriftart"/>
    <w:rsid w:val="00A50E39"/>
  </w:style>
  <w:style w:type="character" w:customStyle="1" w:styleId="tocnumber">
    <w:name w:val="tocnumber"/>
    <w:basedOn w:val="Absatzstandardschriftart"/>
    <w:rsid w:val="00A50E39"/>
  </w:style>
  <w:style w:type="character" w:customStyle="1" w:styleId="toctext">
    <w:name w:val="toctext"/>
    <w:basedOn w:val="Absatzstandardschriftart"/>
    <w:rsid w:val="00A50E39"/>
  </w:style>
  <w:style w:type="character" w:customStyle="1" w:styleId="mw-headline">
    <w:name w:val="mw-headline"/>
    <w:basedOn w:val="Absatzstandardschriftart"/>
    <w:rsid w:val="00A50E39"/>
  </w:style>
  <w:style w:type="character" w:styleId="Herausstellen">
    <w:name w:val="Emphasis"/>
    <w:basedOn w:val="Absatzstandardschriftart"/>
    <w:uiPriority w:val="20"/>
    <w:qFormat/>
    <w:rsid w:val="000E40AE"/>
    <w:rPr>
      <w:b/>
      <w:bCs/>
      <w:i w:val="0"/>
      <w:iCs w:val="0"/>
      <w:color w:val="FB7C0B"/>
    </w:rPr>
  </w:style>
  <w:style w:type="paragraph" w:customStyle="1" w:styleId="sidepicturetext">
    <w:name w:val="sidepicturetext"/>
    <w:basedOn w:val="Standard"/>
    <w:rsid w:val="000E40AE"/>
    <w:pPr>
      <w:spacing w:line="384" w:lineRule="auto"/>
      <w:ind w:firstLine="0"/>
    </w:pPr>
    <w:rPr>
      <w:rFonts w:ascii="Times New Roman" w:eastAsia="Times New Roman" w:hAnsi="Times New Roman"/>
      <w:color w:val="04B900"/>
      <w:sz w:val="19"/>
      <w:szCs w:val="19"/>
      <w:lang w:eastAsia="de-AT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E40AE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E40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8B1DE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B1DEC"/>
    <w:rPr>
      <w:rFonts w:ascii="Calibri" w:hAnsi="Calibri" w:cs="Times New Roman"/>
    </w:rPr>
  </w:style>
  <w:style w:type="paragraph" w:styleId="Fuzeile">
    <w:name w:val="footer"/>
    <w:basedOn w:val="Standard"/>
    <w:link w:val="FuzeileZeichen"/>
    <w:uiPriority w:val="99"/>
    <w:semiHidden/>
    <w:unhideWhenUsed/>
    <w:rsid w:val="008B1DE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8B1DEC"/>
    <w:rPr>
      <w:rFonts w:ascii="Calibri" w:hAnsi="Calibri" w:cs="Times New Roman"/>
    </w:rPr>
  </w:style>
  <w:style w:type="character" w:styleId="Betont">
    <w:name w:val="Strong"/>
    <w:basedOn w:val="Absatzstandardschriftart"/>
    <w:uiPriority w:val="22"/>
    <w:qFormat/>
    <w:rsid w:val="00B648EA"/>
    <w:rPr>
      <w:b/>
      <w:bCs/>
    </w:rPr>
  </w:style>
  <w:style w:type="paragraph" w:styleId="Textkrpereinzug2">
    <w:name w:val="Body Text Indent 2"/>
    <w:basedOn w:val="Standard"/>
    <w:link w:val="Textkrpereinzug2Zeichen"/>
    <w:rsid w:val="00A109A4"/>
    <w:pPr>
      <w:ind w:left="2832" w:hanging="1416"/>
    </w:pPr>
    <w:rPr>
      <w:rFonts w:ascii="Times New Roman" w:eastAsia="Times New Roman" w:hAnsi="Times New Roman"/>
      <w:sz w:val="24"/>
      <w:szCs w:val="20"/>
      <w:lang w:val="de-DE" w:eastAsia="de-DE"/>
    </w:rPr>
  </w:style>
  <w:style w:type="character" w:customStyle="1" w:styleId="Textkrpereinzug2Zeichen">
    <w:name w:val="Textkörpereinzug 2 Zeichen"/>
    <w:basedOn w:val="Absatzstandardschriftart"/>
    <w:link w:val="Textkrpereinzug2"/>
    <w:rsid w:val="00A109A4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character" w:styleId="Kommentarzeichen">
    <w:name w:val="annotation reference"/>
    <w:basedOn w:val="Absatzstandardschriftart"/>
    <w:uiPriority w:val="99"/>
    <w:semiHidden/>
    <w:unhideWhenUsed/>
    <w:rsid w:val="000467B8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0467B8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0467B8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0467B8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0467B8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61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599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50795">
                          <w:marLeft w:val="15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4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97915">
          <w:marLeft w:val="0"/>
          <w:marRight w:val="0"/>
          <w:marTop w:val="0"/>
          <w:marBottom w:val="0"/>
          <w:divBdr>
            <w:top w:val="single" w:sz="6" w:space="0" w:color="00509F"/>
            <w:left w:val="single" w:sz="6" w:space="0" w:color="00509F"/>
            <w:bottom w:val="single" w:sz="6" w:space="0" w:color="00509F"/>
            <w:right w:val="single" w:sz="6" w:space="0" w:color="00509F"/>
          </w:divBdr>
          <w:divsChild>
            <w:div w:id="99950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1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7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8226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6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21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56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57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515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938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617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22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22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986558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8723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73959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604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849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0149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426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04495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8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69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91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3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dieweisse.at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2250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</dc:creator>
  <cp:lastModifiedBy>Caro c</cp:lastModifiedBy>
  <cp:revision>4</cp:revision>
  <cp:lastPrinted>2016-08-22T11:14:00Z</cp:lastPrinted>
  <dcterms:created xsi:type="dcterms:W3CDTF">2016-11-22T11:48:00Z</dcterms:created>
  <dcterms:modified xsi:type="dcterms:W3CDTF">2016-11-22T14:26:00Z</dcterms:modified>
</cp:coreProperties>
</file>